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33" w:rsidRPr="00C163D7" w:rsidRDefault="00CA5533" w:rsidP="00CA5533">
      <w:pPr>
        <w:pStyle w:val="TaskType"/>
        <w:spacing w:before="0" w:after="0"/>
        <w:rPr>
          <w:sz w:val="36"/>
        </w:rPr>
      </w:pPr>
      <w:bookmarkStart w:id="0" w:name="_GoBack"/>
      <w:bookmarkEnd w:id="0"/>
      <w:r w:rsidRPr="00C163D7">
        <w:rPr>
          <w:sz w:val="36"/>
        </w:rPr>
        <w:t>Quick Reference Task Chart</w:t>
      </w:r>
    </w:p>
    <w:p w:rsidR="00CA5533" w:rsidRPr="00BB612B" w:rsidRDefault="00CA5533" w:rsidP="00CA5533">
      <w:pPr>
        <w:pStyle w:val="TaskType"/>
        <w:tabs>
          <w:tab w:val="left" w:pos="5700"/>
        </w:tabs>
        <w:spacing w:before="0" w:after="0"/>
        <w:jc w:val="left"/>
        <w:rPr>
          <w:sz w:val="22"/>
          <w:szCs w:val="22"/>
        </w:rPr>
      </w:pPr>
    </w:p>
    <w:tbl>
      <w:tblPr>
        <w:tblW w:w="0" w:type="auto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000" w:firstRow="0" w:lastRow="0" w:firstColumn="0" w:lastColumn="0" w:noHBand="0" w:noVBand="0"/>
      </w:tblPr>
      <w:tblGrid>
        <w:gridCol w:w="1685"/>
        <w:gridCol w:w="6321"/>
        <w:gridCol w:w="6322"/>
      </w:tblGrid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</w:p>
        </w:tc>
        <w:tc>
          <w:tcPr>
            <w:tcW w:w="6321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“After Researching”</w:t>
            </w:r>
          </w:p>
        </w:tc>
        <w:tc>
          <w:tcPr>
            <w:tcW w:w="6322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“Essential Question”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gridSpan w:val="3"/>
            <w:shd w:val="clear" w:color="auto" w:fill="9BBB59" w:themeFill="accent3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color w:val="FFFFFF"/>
                <w:sz w:val="22"/>
                <w:szCs w:val="32"/>
              </w:rPr>
            </w:pPr>
            <w:r>
              <w:rPr>
                <w:b/>
                <w:bCs/>
                <w:color w:val="FFFFFF"/>
                <w:sz w:val="22"/>
                <w:szCs w:val="32"/>
              </w:rPr>
              <w:t>Argumentation Template Tasks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Analysis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 xml:space="preserve">Task 1: </w:t>
            </w:r>
            <w:r w:rsidRPr="0016295F">
              <w:rPr>
                <w:rFonts w:cs="Calibri"/>
                <w:sz w:val="20"/>
                <w:szCs w:val="20"/>
              </w:rPr>
              <w:t xml:space="preserve">After researching ________ (informational texts) on ________ (content), write a/an ________ (essay or substitute) that argues your position on ________ (content).  Support your position with evidence from your research.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Be sure to acknowledge competing views. </w:t>
            </w:r>
            <w:r w:rsidRPr="0016295F">
              <w:rPr>
                <w:rFonts w:cs="Calibri"/>
                <w:b/>
                <w:sz w:val="20"/>
                <w:szCs w:val="20"/>
              </w:rPr>
              <w:t>L3</w:t>
            </w:r>
            <w:r w:rsidRPr="0016295F">
              <w:rPr>
                <w:rFonts w:cs="Calibri"/>
                <w:sz w:val="20"/>
                <w:szCs w:val="20"/>
              </w:rPr>
              <w:t xml:space="preserve"> Give examples from past or current events or issues to illustrate and clarify your position.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Argumentation/Analysis) </w:t>
            </w:r>
          </w:p>
        </w:tc>
        <w:tc>
          <w:tcPr>
            <w:tcW w:w="6322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2: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texts), write a/an ________ (essay or substitute) that addresses the question and support your position with evidence from the text(s). 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Be sure to acknowledge competing views. </w:t>
            </w:r>
            <w:r w:rsidRPr="0016295F">
              <w:rPr>
                <w:rFonts w:cs="Calibri"/>
                <w:b/>
                <w:sz w:val="20"/>
                <w:szCs w:val="20"/>
              </w:rPr>
              <w:t>L3</w:t>
            </w:r>
            <w:r w:rsidRPr="0016295F">
              <w:rPr>
                <w:rFonts w:cs="Calibri"/>
                <w:sz w:val="20"/>
                <w:szCs w:val="20"/>
              </w:rPr>
              <w:t xml:space="preserve"> Give examples from past or current events or issues to illustrate and clarify your position.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Argumentation/Analysis) 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Comparison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3: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 on ________ (content), write a/an ________ (essay or substitute) that compares ________ (content) and argues ________ (content).  Be sure to support your position with evidence from the texts.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 (Argumentation/Comparison) </w:t>
            </w:r>
          </w:p>
        </w:tc>
        <w:tc>
          <w:tcPr>
            <w:tcW w:w="6322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4: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texts), write a/an ________ (essay or substitute)</w:t>
            </w:r>
            <w:r w:rsidRPr="0016295F">
              <w:rPr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that compares ________ (content) and argues ________ (content).  Be sure to support your position with evidence from the texts.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>Argumentation/Comparison)</w:t>
            </w:r>
            <w:r w:rsidRPr="0016295F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Evaluation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5: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 on ________ (content), write a/an ________ (essay or substitute) that discusses ________ (content) and evaluates ________ (content).  Be sure to support your position with evidence from your research.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 (Argumentation/Evaluation) </w:t>
            </w:r>
          </w:p>
        </w:tc>
        <w:tc>
          <w:tcPr>
            <w:tcW w:w="6322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6: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texts), write a/an ________ (essay or substitute) that discusses ________ (content) and evaluates ________ (content).  Be sure to support your position with evidence from the texts.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 (Argumentation/Evaluation) 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Problem-Solution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i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7: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 on ________ (content), write a/an ________ (essay or substitute)</w:t>
            </w:r>
            <w:r w:rsidRPr="0016295F">
              <w:rPr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that identifies a problem ________ (content) and argues for a solution. Support your position with evidence from your research.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Be sure to examine competing views. </w:t>
            </w:r>
            <w:r w:rsidRPr="0016295F">
              <w:rPr>
                <w:rFonts w:cs="Calibri"/>
                <w:b/>
                <w:sz w:val="20"/>
                <w:szCs w:val="20"/>
              </w:rPr>
              <w:t>L3</w:t>
            </w:r>
            <w:r w:rsidRPr="0016295F">
              <w:rPr>
                <w:rFonts w:cs="Calibri"/>
                <w:sz w:val="20"/>
                <w:szCs w:val="20"/>
              </w:rPr>
              <w:t xml:space="preserve"> Give examples from past or current events or issues to illustrate and clarify your position. </w:t>
            </w:r>
            <w:r w:rsidRPr="0016295F">
              <w:rPr>
                <w:rFonts w:cs="Calibri"/>
                <w:b/>
                <w:sz w:val="20"/>
                <w:szCs w:val="20"/>
              </w:rPr>
              <w:t>(Argumentation/Problem-Solution</w:t>
            </w:r>
            <w:r w:rsidRPr="0016295F">
              <w:rPr>
                <w:rFonts w:cs="Calibri"/>
                <w:b/>
                <w:i/>
                <w:sz w:val="20"/>
                <w:szCs w:val="20"/>
              </w:rPr>
              <w:t>)</w:t>
            </w:r>
            <w:r w:rsidRPr="0016295F">
              <w:rPr>
                <w:rFonts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322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i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8: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 on ________ (content), write a/an ________ (essay or substitute) that identifies a problem ________ (content) and argues for a solution ________ (content).  Support your position with evidence from the text(s). 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Be sure to examine competing views. </w:t>
            </w:r>
            <w:r w:rsidRPr="0016295F">
              <w:rPr>
                <w:rFonts w:cs="Calibri"/>
                <w:b/>
                <w:sz w:val="20"/>
                <w:szCs w:val="20"/>
              </w:rPr>
              <w:t>L3</w:t>
            </w:r>
            <w:r w:rsidRPr="0016295F">
              <w:rPr>
                <w:rFonts w:cs="Calibri"/>
                <w:sz w:val="20"/>
                <w:szCs w:val="20"/>
              </w:rPr>
              <w:t xml:space="preserve"> Give examples from past or current events or issues to illustrate and clarify your position. </w:t>
            </w:r>
            <w:r w:rsidRPr="0016295F">
              <w:rPr>
                <w:rFonts w:cs="Calibri"/>
                <w:b/>
                <w:sz w:val="20"/>
                <w:szCs w:val="20"/>
              </w:rPr>
              <w:t>(Argumentation/Problem-Solution</w:t>
            </w:r>
            <w:r w:rsidRPr="0016295F">
              <w:rPr>
                <w:rFonts w:cs="Calibri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Cause-Effect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9: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 on ________ (content), write a/an ________ (essay or substitute) that argues the causes of ________ (content) and explains the effects ________ (content).  What ________ (conclusions or implications) can you draw? Support your discussion with evidence from the texts. 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(Argumentation/Cause-Effect) </w:t>
            </w:r>
          </w:p>
        </w:tc>
        <w:tc>
          <w:tcPr>
            <w:tcW w:w="6322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10: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 on ________ (content), write a/an ________ (essay or substitute) that argues the causes of ________ (content) and explains the effects ________ (content)</w:t>
            </w:r>
            <w:r w:rsidRPr="0016295F">
              <w:rPr>
                <w:sz w:val="20"/>
                <w:szCs w:val="20"/>
              </w:rPr>
              <w:t>.</w:t>
            </w:r>
            <w:r w:rsidRPr="0016295F">
              <w:rPr>
                <w:rFonts w:cs="Calibri"/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color w:val="FF0000"/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What ________ (conclusions or implications) can you draw? Support your discussion with evidence from the texts. 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(Argumentation/Cause-Effect) </w:t>
            </w:r>
          </w:p>
        </w:tc>
      </w:tr>
    </w:tbl>
    <w:p w:rsidR="00CA5533" w:rsidRDefault="00CA5533" w:rsidP="00CA5533">
      <w:pPr>
        <w:spacing w:before="40" w:after="40"/>
        <w:ind w:left="72" w:right="72"/>
      </w:pPr>
    </w:p>
    <w:tbl>
      <w:tblPr>
        <w:tblW w:w="0" w:type="auto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000" w:firstRow="0" w:lastRow="0" w:firstColumn="0" w:lastColumn="0" w:noHBand="0" w:noVBand="0"/>
      </w:tblPr>
      <w:tblGrid>
        <w:gridCol w:w="1682"/>
        <w:gridCol w:w="6321"/>
        <w:gridCol w:w="6325"/>
      </w:tblGrid>
      <w:tr w:rsidR="00CA5533" w:rsidTr="00B464E2">
        <w:trPr>
          <w:trHeight w:val="20"/>
        </w:trPr>
        <w:tc>
          <w:tcPr>
            <w:tcW w:w="0" w:type="auto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</w:p>
        </w:tc>
        <w:tc>
          <w:tcPr>
            <w:tcW w:w="6321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“After Researching”</w:t>
            </w:r>
          </w:p>
        </w:tc>
        <w:tc>
          <w:tcPr>
            <w:tcW w:w="6325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“Essential Question”</w:t>
            </w:r>
          </w:p>
        </w:tc>
      </w:tr>
      <w:tr w:rsidR="00CA5533" w:rsidTr="00B464E2">
        <w:tc>
          <w:tcPr>
            <w:tcW w:w="0" w:type="auto"/>
            <w:gridSpan w:val="3"/>
            <w:shd w:val="clear" w:color="auto" w:fill="9BBB59" w:themeFill="accent3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color w:val="FFFFFF"/>
                <w:sz w:val="22"/>
                <w:szCs w:val="32"/>
              </w:rPr>
            </w:pPr>
            <w:r w:rsidRPr="00BB612B">
              <w:rPr>
                <w:b/>
                <w:bCs/>
                <w:color w:val="FFFFFF"/>
                <w:sz w:val="22"/>
                <w:szCs w:val="32"/>
                <w:shd w:val="clear" w:color="auto" w:fill="9BBB59" w:themeFill="accent3"/>
              </w:rPr>
              <w:t>Informational or Explanatory Template</w:t>
            </w:r>
            <w:r>
              <w:rPr>
                <w:b/>
                <w:bCs/>
                <w:color w:val="FFFFFF"/>
                <w:sz w:val="22"/>
                <w:szCs w:val="32"/>
              </w:rPr>
              <w:t xml:space="preserve"> Tasks</w:t>
            </w:r>
          </w:p>
        </w:tc>
      </w:tr>
      <w:tr w:rsidR="00CA5533" w:rsidTr="00B464E2"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0"/>
                <w:szCs w:val="20"/>
              </w:rPr>
            </w:pPr>
            <w:r w:rsidRPr="0016295F">
              <w:rPr>
                <w:b/>
                <w:bCs/>
                <w:sz w:val="20"/>
                <w:szCs w:val="20"/>
              </w:rPr>
              <w:t>Definition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11: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</w:t>
            </w:r>
            <w:r w:rsidRPr="0016295F">
              <w:rPr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on ________ (content), write a ________ (report or substitute) that defines ________ (term or concept) and explains ________ (content).  Support your discussion with evidence from your research.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L2 </w:t>
            </w:r>
            <w:r w:rsidRPr="0016295F">
              <w:rPr>
                <w:rFonts w:cs="Calibri"/>
                <w:sz w:val="20"/>
                <w:szCs w:val="20"/>
              </w:rPr>
              <w:t xml:space="preserve">What ________ (conclusions or implications) can you draw?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Explanatory/Definition) </w:t>
            </w:r>
          </w:p>
        </w:tc>
        <w:tc>
          <w:tcPr>
            <w:tcW w:w="6325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12: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texts), write a/an ________ (essay, report, or substitute) that defines ________ (term or concept) and explains ________ (content).  Support your discussion with evidence from the text(s). 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L2 </w:t>
            </w:r>
            <w:r w:rsidRPr="0016295F">
              <w:rPr>
                <w:rFonts w:cs="Calibri"/>
                <w:sz w:val="20"/>
                <w:szCs w:val="20"/>
              </w:rPr>
              <w:t>What ________ (conclusions or implications) can you draw?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 (Informational or Explanatory/Definition) </w:t>
            </w:r>
          </w:p>
        </w:tc>
      </w:tr>
      <w:tr w:rsidR="00CA5533" w:rsidTr="00B464E2"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 xml:space="preserve">Task 13: </w:t>
            </w:r>
            <w:r w:rsidRPr="0016295F">
              <w:rPr>
                <w:rFonts w:cs="Calibri"/>
                <w:sz w:val="20"/>
                <w:szCs w:val="20"/>
              </w:rPr>
              <w:t xml:space="preserve">After researching ________ (informational texts) on ________ (content), write a ________ (report or substitute) that describes ________ (content).  Support your discussion with evidence from your research.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(Informational or Explanatory/Description) </w:t>
            </w:r>
          </w:p>
        </w:tc>
        <w:tc>
          <w:tcPr>
            <w:tcW w:w="6325" w:type="dxa"/>
            <w:shd w:val="clear" w:color="auto" w:fill="auto"/>
          </w:tcPr>
          <w:p w:rsidR="00CA5533" w:rsidRPr="0016295F" w:rsidRDefault="00CA5533" w:rsidP="00B464E2">
            <w:pPr>
              <w:pStyle w:val="ListParagraph"/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 xml:space="preserve">Task 14: </w:t>
            </w:r>
            <w:r w:rsidRPr="0016295F">
              <w:rPr>
                <w:rFonts w:cs="Calibri"/>
                <w:sz w:val="20"/>
                <w:szCs w:val="20"/>
              </w:rPr>
              <w:t>[Insert question]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After reading ________ (literature or informational texts), write a/an ________ (essay, report, or substitute) that describes ________ (content) and addresses the question. Support your discussion with evidence from the text(s). 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(Informational or Explanatory/Description) </w:t>
            </w:r>
          </w:p>
        </w:tc>
      </w:tr>
      <w:tr w:rsidR="00CA5533" w:rsidTr="00B464E2">
        <w:tc>
          <w:tcPr>
            <w:tcW w:w="0" w:type="auto"/>
            <w:vMerge w:val="restart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Procedural-Sequential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 xml:space="preserve">Task 15: </w:t>
            </w:r>
            <w:r w:rsidRPr="0016295F">
              <w:rPr>
                <w:rFonts w:cs="Calibri"/>
                <w:sz w:val="20"/>
                <w:szCs w:val="20"/>
              </w:rPr>
              <w:t>After researching ________ (informational texts) on ________ (content), write a ________ (report or substitute)</w:t>
            </w:r>
            <w:r w:rsidRPr="0016295F">
              <w:rPr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sz w:val="20"/>
                <w:szCs w:val="20"/>
              </w:rPr>
              <w:t xml:space="preserve">that relates how ________ (content).  Support your discussion with evidence from your research. </w:t>
            </w:r>
            <w:r w:rsidRPr="0016295F">
              <w:rPr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Explanatory/Procedural-Sequential) </w:t>
            </w:r>
          </w:p>
        </w:tc>
        <w:tc>
          <w:tcPr>
            <w:tcW w:w="6325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16:</w:t>
            </w:r>
            <w:r w:rsidRPr="0016295F">
              <w:rPr>
                <w:rFonts w:cs="Calibri"/>
                <w:sz w:val="20"/>
                <w:szCs w:val="20"/>
              </w:rPr>
              <w:t xml:space="preserve"> [Insert question] After reading ________ (literature or informational texts) on ________ (content), write a ________ (report or substitute) that relates how ________ (content).  Support your discussion with evidence from the text(s). 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Explanatory/Procedural-Sequential) </w:t>
            </w:r>
          </w:p>
        </w:tc>
      </w:tr>
      <w:tr w:rsidR="00CA5533" w:rsidTr="00B464E2">
        <w:tc>
          <w:tcPr>
            <w:tcW w:w="0" w:type="auto"/>
            <w:vMerge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b/>
                <w:bCs/>
                <w:sz w:val="20"/>
                <w:szCs w:val="20"/>
              </w:rPr>
              <w:t xml:space="preserve">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Task 17: </w:t>
            </w:r>
            <w:r w:rsidRPr="0016295F">
              <w:rPr>
                <w:rFonts w:cs="Calibri"/>
                <w:sz w:val="20"/>
                <w:szCs w:val="20"/>
              </w:rPr>
              <w:t xml:space="preserve">After researching ________ (informational texts) on ________ (content), developing a hypothesis, and conducting an experiment examining ________ (content), write a laboratory report that explains your procedures and results and confirms or rejects your hypothesis. What conclusion(s) can you draw?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Explanatory/Procedural-Sequential) </w:t>
            </w:r>
          </w:p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325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b/>
                <w:bCs/>
                <w:sz w:val="20"/>
                <w:szCs w:val="20"/>
              </w:rPr>
            </w:pPr>
          </w:p>
        </w:tc>
      </w:tr>
      <w:tr w:rsidR="00CA5533" w:rsidTr="00B464E2">
        <w:tc>
          <w:tcPr>
            <w:tcW w:w="0" w:type="auto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6295F">
              <w:rPr>
                <w:rFonts w:cs="Arial"/>
                <w:b/>
                <w:bCs/>
                <w:sz w:val="20"/>
                <w:szCs w:val="20"/>
              </w:rPr>
              <w:t>Synthesis</w:t>
            </w:r>
          </w:p>
        </w:tc>
        <w:tc>
          <w:tcPr>
            <w:tcW w:w="6321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>Task 18:</w:t>
            </w:r>
            <w:r w:rsidRPr="0016295F">
              <w:rPr>
                <w:rFonts w:cs="Calibri"/>
                <w:sz w:val="20"/>
                <w:szCs w:val="20"/>
              </w:rPr>
              <w:t xml:space="preserve"> After researching ________ (informational texts) on ________ (content), write a ________ (report or substitute) that explains ________ (content).  What conclusions or implications can you draw? Cite at least ________ (#) sources, pointing out key elements from each source.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In your discussion, </w:t>
            </w:r>
            <w:proofErr w:type="gramStart"/>
            <w:r w:rsidRPr="0016295F">
              <w:rPr>
                <w:rFonts w:cs="Calibri"/>
                <w:sz w:val="20"/>
                <w:szCs w:val="20"/>
              </w:rPr>
              <w:t>address</w:t>
            </w:r>
            <w:proofErr w:type="gramEnd"/>
            <w:r w:rsidRPr="0016295F">
              <w:rPr>
                <w:rFonts w:cs="Calibri"/>
                <w:sz w:val="20"/>
                <w:szCs w:val="20"/>
              </w:rPr>
              <w:t xml:space="preserve"> the credibility and origin of sources in view of your research topic. 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L3 </w:t>
            </w:r>
            <w:r w:rsidRPr="0016295F">
              <w:rPr>
                <w:rFonts w:cs="Calibri"/>
                <w:sz w:val="20"/>
                <w:szCs w:val="20"/>
              </w:rPr>
              <w:t xml:space="preserve">Identify any gaps or unanswered questions. Optional: Include ________ (e.g. bibliography). 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Explanatory/Synthesis) </w:t>
            </w:r>
          </w:p>
        </w:tc>
        <w:tc>
          <w:tcPr>
            <w:tcW w:w="6325" w:type="dxa"/>
            <w:shd w:val="clear" w:color="auto" w:fill="auto"/>
          </w:tcPr>
          <w:p w:rsidR="00CA5533" w:rsidRPr="0016295F" w:rsidRDefault="00CA5533" w:rsidP="00B464E2">
            <w:pPr>
              <w:spacing w:before="40" w:after="40"/>
              <w:ind w:left="72" w:right="72"/>
              <w:rPr>
                <w:sz w:val="20"/>
                <w:szCs w:val="20"/>
              </w:rPr>
            </w:pPr>
            <w:r w:rsidRPr="0016295F">
              <w:rPr>
                <w:rFonts w:cs="Calibri"/>
                <w:b/>
                <w:sz w:val="20"/>
                <w:szCs w:val="20"/>
              </w:rPr>
              <w:t xml:space="preserve">Task 19: </w:t>
            </w:r>
            <w:r w:rsidRPr="0016295F">
              <w:rPr>
                <w:rFonts w:cs="Calibri"/>
                <w:sz w:val="20"/>
                <w:szCs w:val="20"/>
              </w:rPr>
              <w:t xml:space="preserve">[Insert question] After reading ________ (literature or informational texts), write a/an ________ (essay or substitute) that explains ________ (content).  What conclusions or implications can you draw? Cite at least ________ (#) sources, pointing out key elements from each source. </w:t>
            </w:r>
            <w:r w:rsidRPr="0016295F">
              <w:rPr>
                <w:rFonts w:cs="Calibri"/>
                <w:b/>
                <w:sz w:val="20"/>
                <w:szCs w:val="20"/>
              </w:rPr>
              <w:t>L2</w:t>
            </w:r>
            <w:r w:rsidRPr="0016295F">
              <w:rPr>
                <w:rFonts w:cs="Calibri"/>
                <w:sz w:val="20"/>
                <w:szCs w:val="20"/>
              </w:rPr>
              <w:t xml:space="preserve"> In your discussion, </w:t>
            </w:r>
            <w:proofErr w:type="gramStart"/>
            <w:r w:rsidRPr="0016295F">
              <w:rPr>
                <w:rFonts w:cs="Calibri"/>
                <w:sz w:val="20"/>
                <w:szCs w:val="20"/>
              </w:rPr>
              <w:t>address</w:t>
            </w:r>
            <w:proofErr w:type="gramEnd"/>
            <w:r w:rsidRPr="0016295F">
              <w:rPr>
                <w:rFonts w:cs="Calibri"/>
                <w:sz w:val="20"/>
                <w:szCs w:val="20"/>
              </w:rPr>
              <w:t xml:space="preserve"> the credibility and origin of sources in view of your research topic. </w:t>
            </w:r>
            <w:r w:rsidRPr="0016295F">
              <w:rPr>
                <w:rFonts w:cs="Calibri"/>
                <w:b/>
                <w:sz w:val="20"/>
                <w:szCs w:val="20"/>
              </w:rPr>
              <w:t>L3</w:t>
            </w:r>
            <w:r w:rsidRPr="0016295F">
              <w:rPr>
                <w:rFonts w:cs="Calibri"/>
                <w:sz w:val="20"/>
                <w:szCs w:val="20"/>
              </w:rPr>
              <w:t xml:space="preserve"> Identify any gaps or unanswered questions. Optional: Include ________ (e.g. bibliography).  </w:t>
            </w:r>
            <w:r w:rsidRPr="0016295F">
              <w:rPr>
                <w:b/>
                <w:sz w:val="20"/>
                <w:szCs w:val="20"/>
              </w:rPr>
              <w:t>(</w:t>
            </w:r>
            <w:r w:rsidRPr="0016295F">
              <w:rPr>
                <w:rFonts w:cs="Calibri"/>
                <w:b/>
                <w:sz w:val="20"/>
                <w:szCs w:val="20"/>
              </w:rPr>
              <w:t xml:space="preserve">Informational or Explanatory/Synthesis) </w:t>
            </w:r>
          </w:p>
        </w:tc>
      </w:tr>
    </w:tbl>
    <w:p w:rsidR="00CA5533" w:rsidRDefault="00CA5533" w:rsidP="00CA5533">
      <w:pPr>
        <w:spacing w:before="40" w:after="40"/>
        <w:ind w:left="72" w:right="72"/>
        <w:jc w:val="center"/>
        <w:rPr>
          <w:b/>
          <w:bCs/>
          <w:sz w:val="22"/>
          <w:szCs w:val="32"/>
        </w:rPr>
        <w:sectPr w:rsidR="00CA553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5840" w:h="12240" w:orient="landscape"/>
          <w:pgMar w:top="864" w:right="864" w:bottom="864" w:left="864" w:header="720" w:footer="720" w:gutter="0"/>
          <w:cols w:space="720"/>
          <w:docGrid w:linePitch="240" w:charSpace="32768"/>
        </w:sectPr>
      </w:pPr>
    </w:p>
    <w:tbl>
      <w:tblPr>
        <w:tblW w:w="14328" w:type="dxa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000" w:firstRow="0" w:lastRow="0" w:firstColumn="0" w:lastColumn="0" w:noHBand="0" w:noVBand="0"/>
      </w:tblPr>
      <w:tblGrid>
        <w:gridCol w:w="1638"/>
        <w:gridCol w:w="6390"/>
        <w:gridCol w:w="6300"/>
      </w:tblGrid>
      <w:tr w:rsidR="00CA5533" w:rsidTr="00B464E2">
        <w:trPr>
          <w:trHeight w:val="20"/>
        </w:trPr>
        <w:tc>
          <w:tcPr>
            <w:tcW w:w="1638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</w:p>
        </w:tc>
        <w:tc>
          <w:tcPr>
            <w:tcW w:w="639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“After Researching”</w:t>
            </w:r>
          </w:p>
        </w:tc>
        <w:tc>
          <w:tcPr>
            <w:tcW w:w="630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“Essential Question”</w:t>
            </w:r>
          </w:p>
        </w:tc>
      </w:tr>
      <w:tr w:rsidR="00CA5533" w:rsidTr="00B464E2">
        <w:tc>
          <w:tcPr>
            <w:tcW w:w="14328" w:type="dxa"/>
            <w:gridSpan w:val="3"/>
            <w:shd w:val="clear" w:color="auto" w:fill="9BBB59" w:themeFill="accent3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color w:val="FFFFFF"/>
                <w:sz w:val="22"/>
                <w:szCs w:val="32"/>
              </w:rPr>
            </w:pPr>
            <w:r w:rsidRPr="00BB612B">
              <w:rPr>
                <w:b/>
                <w:bCs/>
                <w:color w:val="FFFFFF"/>
                <w:sz w:val="22"/>
                <w:szCs w:val="32"/>
                <w:shd w:val="clear" w:color="auto" w:fill="9BBB59" w:themeFill="accent3"/>
              </w:rPr>
              <w:t>Informational or Explanatory Template</w:t>
            </w:r>
            <w:r>
              <w:rPr>
                <w:b/>
                <w:bCs/>
                <w:color w:val="FFFFFF"/>
                <w:sz w:val="22"/>
                <w:szCs w:val="32"/>
              </w:rPr>
              <w:t xml:space="preserve"> Tasks (Continued</w:t>
            </w:r>
          </w:p>
        </w:tc>
      </w:tr>
      <w:tr w:rsidR="00CA5533" w:rsidTr="00B464E2">
        <w:trPr>
          <w:cantSplit/>
        </w:trPr>
        <w:tc>
          <w:tcPr>
            <w:tcW w:w="1638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  <w:r>
              <w:rPr>
                <w:rFonts w:cs="Arial"/>
                <w:b/>
                <w:bCs/>
                <w:sz w:val="22"/>
                <w:szCs w:val="32"/>
              </w:rPr>
              <w:t>Analysis</w:t>
            </w:r>
          </w:p>
        </w:tc>
        <w:tc>
          <w:tcPr>
            <w:tcW w:w="639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20:</w:t>
            </w:r>
            <w:r>
              <w:rPr>
                <w:rFonts w:cs="Calibri"/>
                <w:sz w:val="22"/>
                <w:szCs w:val="22"/>
              </w:rPr>
              <w:t xml:space="preserve"> After researching ________ (informational texts) on ________ (content), write a ________ (report or substitute) that analyzes ________ (content), providing evidence to clarify your analysis. What _______ (conclusions or implications) can you draw?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In your discussion, </w:t>
            </w:r>
            <w:proofErr w:type="gramStart"/>
            <w:r>
              <w:rPr>
                <w:rFonts w:cs="Calibri"/>
                <w:sz w:val="22"/>
                <w:szCs w:val="22"/>
              </w:rPr>
              <w:t>address</w:t>
            </w:r>
            <w:proofErr w:type="gramEnd"/>
            <w:r>
              <w:rPr>
                <w:rFonts w:cs="Calibri"/>
                <w:sz w:val="22"/>
                <w:szCs w:val="22"/>
              </w:rPr>
              <w:t xml:space="preserve"> the credibility and origin of sources in view of your research topic.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Identify any gaps or unanswered questions. Optional: Include ________ (e.g. bibliography). 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Explanatory/Analysis) </w:t>
            </w:r>
          </w:p>
        </w:tc>
        <w:tc>
          <w:tcPr>
            <w:tcW w:w="630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21: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[Insert question] After reading ________ (literature or informational texts), write a/an ________ (report, essay or substitutes) that addresses the question and analyzes ________ (content), </w:t>
            </w:r>
            <w:proofErr w:type="gramStart"/>
            <w:r>
              <w:rPr>
                <w:rFonts w:cs="Calibri"/>
                <w:sz w:val="22"/>
                <w:szCs w:val="22"/>
              </w:rPr>
              <w:t>providing</w:t>
            </w:r>
            <w:proofErr w:type="gramEnd"/>
            <w:r>
              <w:rPr>
                <w:rFonts w:cs="Calibri"/>
                <w:sz w:val="22"/>
                <w:szCs w:val="22"/>
              </w:rPr>
              <w:t xml:space="preserve"> examples to clarify your analysis. What conclusions or implications can you draw?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In your discussion, </w:t>
            </w:r>
            <w:proofErr w:type="gramStart"/>
            <w:r>
              <w:rPr>
                <w:rFonts w:cs="Calibri"/>
                <w:sz w:val="22"/>
                <w:szCs w:val="22"/>
              </w:rPr>
              <w:t>address</w:t>
            </w:r>
            <w:proofErr w:type="gramEnd"/>
            <w:r>
              <w:rPr>
                <w:rFonts w:cs="Calibri"/>
                <w:sz w:val="22"/>
                <w:szCs w:val="22"/>
              </w:rPr>
              <w:t xml:space="preserve"> the credibility and origin of sources in view of your research topic.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Identify any gaps or unanswered questions. Optional: Include ___ (e.g. bibliography). 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Explanatory/Analysis) </w:t>
            </w:r>
          </w:p>
        </w:tc>
      </w:tr>
      <w:tr w:rsidR="00CA5533" w:rsidTr="00B464E2">
        <w:trPr>
          <w:cantSplit/>
        </w:trPr>
        <w:tc>
          <w:tcPr>
            <w:tcW w:w="1638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  <w:r>
              <w:rPr>
                <w:rFonts w:cs="Arial"/>
                <w:b/>
                <w:bCs/>
                <w:sz w:val="22"/>
                <w:szCs w:val="32"/>
              </w:rPr>
              <w:t>Comparison</w:t>
            </w:r>
          </w:p>
        </w:tc>
        <w:tc>
          <w:tcPr>
            <w:tcW w:w="639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22</w:t>
            </w:r>
            <w:r>
              <w:rPr>
                <w:rFonts w:cs="Calibri"/>
                <w:sz w:val="22"/>
                <w:szCs w:val="22"/>
              </w:rPr>
              <w:t xml:space="preserve">: After researching ________ (informational texts) on ________ (content), write a ________ (report or substitute) that compares ________ (content). 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In your discussion, </w:t>
            </w:r>
            <w:proofErr w:type="gramStart"/>
            <w:r>
              <w:rPr>
                <w:rFonts w:cs="Calibri"/>
                <w:sz w:val="22"/>
                <w:szCs w:val="22"/>
              </w:rPr>
              <w:t>address</w:t>
            </w:r>
            <w:proofErr w:type="gramEnd"/>
            <w:r>
              <w:rPr>
                <w:rFonts w:cs="Calibri"/>
                <w:sz w:val="22"/>
                <w:szCs w:val="22"/>
              </w:rPr>
              <w:t xml:space="preserve"> the credibility and origin of sources in view of your research topic.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Identify any gaps or unanswered questions.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Explanatory/Comparison) </w:t>
            </w:r>
          </w:p>
        </w:tc>
        <w:tc>
          <w:tcPr>
            <w:tcW w:w="630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23:</w:t>
            </w:r>
            <w:r>
              <w:rPr>
                <w:rFonts w:cs="Calibri"/>
                <w:sz w:val="22"/>
                <w:szCs w:val="22"/>
              </w:rPr>
              <w:t xml:space="preserve"> [Insert question] After reading ________ (literature or informational texts), write a/an ________ (essay, report, or substitute) that compares ________ (content). 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In your discussion, </w:t>
            </w:r>
            <w:proofErr w:type="gramStart"/>
            <w:r>
              <w:rPr>
                <w:rFonts w:cs="Calibri"/>
                <w:sz w:val="22"/>
                <w:szCs w:val="22"/>
              </w:rPr>
              <w:t>address</w:t>
            </w:r>
            <w:proofErr w:type="gramEnd"/>
            <w:r>
              <w:rPr>
                <w:rFonts w:cs="Calibri"/>
                <w:sz w:val="22"/>
                <w:szCs w:val="22"/>
              </w:rPr>
              <w:t xml:space="preserve"> the credibility and origin of sources in view of your research topic.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Identify any gaps or unanswered questions.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Explanatory/Comparison) </w:t>
            </w:r>
          </w:p>
        </w:tc>
      </w:tr>
      <w:tr w:rsidR="00CA5533" w:rsidTr="00B464E2">
        <w:trPr>
          <w:cantSplit/>
        </w:trPr>
        <w:tc>
          <w:tcPr>
            <w:tcW w:w="1638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  <w:r>
              <w:rPr>
                <w:rFonts w:cs="Arial"/>
                <w:b/>
                <w:bCs/>
                <w:sz w:val="22"/>
                <w:szCs w:val="32"/>
              </w:rPr>
              <w:t>Cause-Effect</w:t>
            </w:r>
          </w:p>
        </w:tc>
        <w:tc>
          <w:tcPr>
            <w:tcW w:w="639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24:</w:t>
            </w:r>
            <w:r>
              <w:rPr>
                <w:rFonts w:cs="Calibri"/>
                <w:sz w:val="22"/>
                <w:szCs w:val="22"/>
              </w:rPr>
              <w:t xml:space="preserve"> After researching ________ (informational texts) on ________ (content), write a ________ (report or substitute) that examines causes of ________ (content) and explains effects ________ (content).  What conclusions or implications can you draw? Support your discussion with evidence from your research.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Explanatory/Cause-Effect) </w:t>
            </w:r>
          </w:p>
        </w:tc>
        <w:tc>
          <w:tcPr>
            <w:tcW w:w="6300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25:</w:t>
            </w:r>
            <w:r>
              <w:rPr>
                <w:rFonts w:cs="Calibri"/>
                <w:sz w:val="22"/>
                <w:szCs w:val="22"/>
              </w:rPr>
              <w:t xml:space="preserve"> [Insert question] After reading ________ (literature or informational texts) on ________ (content), write a ________ (report or substitute) that examines the cause(s) of ________ (content) and explains the effect(s) ________ (content).  What conclusions or implications can you draw? Support your discussion with evidence from the texts.  </w:t>
            </w:r>
            <w:r w:rsidRPr="008F14D6">
              <w:rPr>
                <w:rFonts w:cs="Calibri"/>
                <w:b/>
                <w:sz w:val="22"/>
                <w:szCs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Informational or Explanatory/Cause-Effect) </w:t>
            </w:r>
          </w:p>
        </w:tc>
      </w:tr>
    </w:tbl>
    <w:p w:rsidR="00CA5533" w:rsidRDefault="00CA5533" w:rsidP="00CA5533">
      <w:pPr>
        <w:spacing w:before="40" w:after="40"/>
        <w:ind w:left="72" w:right="72"/>
        <w:jc w:val="center"/>
        <w:rPr>
          <w:rFonts w:cs="Arial"/>
          <w:b/>
          <w:bCs/>
          <w:sz w:val="22"/>
          <w:szCs w:val="32"/>
        </w:rPr>
        <w:sectPr w:rsidR="00CA5533">
          <w:pgSz w:w="15840" w:h="12240" w:orient="landscape"/>
          <w:pgMar w:top="864" w:right="864" w:bottom="864" w:left="864" w:header="720" w:footer="720" w:gutter="0"/>
          <w:cols w:space="720"/>
          <w:docGrid w:linePitch="240" w:charSpace="32768"/>
        </w:sectPr>
      </w:pPr>
    </w:p>
    <w:tbl>
      <w:tblPr>
        <w:tblW w:w="14331" w:type="dxa"/>
        <w:tbl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single" w:sz="4" w:space="0" w:color="9BBB59" w:themeColor="accent3"/>
          <w:insideV w:val="single" w:sz="4" w:space="0" w:color="9BBB59" w:themeColor="accent3"/>
        </w:tblBorders>
        <w:tblLook w:val="0000" w:firstRow="0" w:lastRow="0" w:firstColumn="0" w:lastColumn="0" w:noHBand="0" w:noVBand="0"/>
      </w:tblPr>
      <w:tblGrid>
        <w:gridCol w:w="1722"/>
        <w:gridCol w:w="6304"/>
        <w:gridCol w:w="6305"/>
      </w:tblGrid>
      <w:tr w:rsidR="00CA5533" w:rsidTr="00B464E2">
        <w:tc>
          <w:tcPr>
            <w:tcW w:w="0" w:type="auto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</w:p>
        </w:tc>
        <w:tc>
          <w:tcPr>
            <w:tcW w:w="6304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32"/>
              </w:rPr>
              <w:t>“After Researching”</w:t>
            </w:r>
          </w:p>
        </w:tc>
        <w:tc>
          <w:tcPr>
            <w:tcW w:w="6305" w:type="dxa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32"/>
              </w:rPr>
              <w:t>“Essential Question”</w:t>
            </w:r>
          </w:p>
        </w:tc>
      </w:tr>
      <w:tr w:rsidR="00CA5533" w:rsidTr="00B464E2">
        <w:tc>
          <w:tcPr>
            <w:tcW w:w="0" w:type="auto"/>
            <w:gridSpan w:val="3"/>
            <w:shd w:val="clear" w:color="auto" w:fill="9BBB59" w:themeFill="accent3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b/>
                <w:bCs/>
                <w:color w:val="FFFFFF"/>
                <w:sz w:val="22"/>
                <w:szCs w:val="32"/>
              </w:rPr>
            </w:pPr>
            <w:r>
              <w:rPr>
                <w:b/>
                <w:bCs/>
                <w:color w:val="FFFFFF"/>
                <w:sz w:val="22"/>
                <w:szCs w:val="32"/>
              </w:rPr>
              <w:t>Narrative Template Tasks</w:t>
            </w:r>
          </w:p>
        </w:tc>
      </w:tr>
      <w:tr w:rsidR="00CA5533" w:rsidTr="00B464E2">
        <w:tc>
          <w:tcPr>
            <w:tcW w:w="0" w:type="auto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  <w:r>
              <w:rPr>
                <w:rFonts w:cs="Arial"/>
                <w:b/>
                <w:bCs/>
                <w:sz w:val="22"/>
                <w:szCs w:val="32"/>
              </w:rPr>
              <w:t>Description</w:t>
            </w:r>
          </w:p>
        </w:tc>
        <w:tc>
          <w:tcPr>
            <w:tcW w:w="6304" w:type="dxa"/>
            <w:shd w:val="clear" w:color="auto" w:fill="auto"/>
          </w:tcPr>
          <w:p w:rsidR="00CA5533" w:rsidRPr="006775E0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26:</w:t>
            </w:r>
            <w:r>
              <w:rPr>
                <w:rFonts w:cs="Calibri"/>
                <w:sz w:val="22"/>
                <w:szCs w:val="22"/>
              </w:rPr>
              <w:t xml:space="preserve"> After researching ________ (informational texts) on ________ (content), write a ________ (narrative or substitute) that describes ________ (content).  </w:t>
            </w:r>
            <w:r>
              <w:rPr>
                <w:rFonts w:cs="Calibri"/>
                <w:b/>
                <w:sz w:val="22"/>
                <w:szCs w:val="22"/>
              </w:rPr>
              <w:t xml:space="preserve">L2 </w:t>
            </w:r>
            <w:r>
              <w:rPr>
                <w:rFonts w:cs="Calibri"/>
                <w:sz w:val="22"/>
                <w:szCs w:val="22"/>
              </w:rPr>
              <w:t xml:space="preserve">Use ___ (stylistic devices) to develop a narrative.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Use ___ (techniques) to convey multiple storylines. </w:t>
            </w:r>
            <w:r w:rsidRPr="008F14D6">
              <w:rPr>
                <w:b/>
                <w:sz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Narrative/Description) </w:t>
            </w:r>
          </w:p>
        </w:tc>
        <w:tc>
          <w:tcPr>
            <w:tcW w:w="6305" w:type="dxa"/>
            <w:shd w:val="clear" w:color="auto" w:fill="auto"/>
          </w:tcPr>
          <w:p w:rsidR="00CA5533" w:rsidRPr="006775E0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27:</w:t>
            </w:r>
            <w:r>
              <w:rPr>
                <w:rFonts w:cs="Calibri"/>
                <w:sz w:val="22"/>
                <w:szCs w:val="22"/>
              </w:rPr>
              <w:t xml:space="preserve"> [Insert question] After reading ________ (literature or informational texts), write a ________ (narrative or substitute) from the perspective of ________ (content).  </w:t>
            </w:r>
            <w:r>
              <w:rPr>
                <w:rFonts w:cs="Calibri"/>
                <w:b/>
                <w:sz w:val="22"/>
                <w:szCs w:val="22"/>
              </w:rPr>
              <w:t xml:space="preserve">L2 </w:t>
            </w:r>
            <w:r>
              <w:rPr>
                <w:rFonts w:cs="Calibri"/>
                <w:sz w:val="22"/>
                <w:szCs w:val="22"/>
              </w:rPr>
              <w:t xml:space="preserve">Use ________ (stylistic devices) to develop a narrative effect in your work.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Use ________ (techniques) to convey multiple storylines. </w:t>
            </w:r>
            <w:r w:rsidRPr="008F14D6">
              <w:rPr>
                <w:b/>
                <w:sz w:val="22"/>
              </w:rPr>
              <w:t>(</w:t>
            </w:r>
            <w:r>
              <w:rPr>
                <w:rFonts w:cs="Calibri"/>
                <w:b/>
                <w:sz w:val="22"/>
                <w:szCs w:val="22"/>
              </w:rPr>
              <w:t xml:space="preserve">Narrative/Description) </w:t>
            </w:r>
          </w:p>
        </w:tc>
      </w:tr>
      <w:tr w:rsidR="00CA5533" w:rsidTr="00B464E2">
        <w:tc>
          <w:tcPr>
            <w:tcW w:w="0" w:type="auto"/>
            <w:shd w:val="clear" w:color="auto" w:fill="auto"/>
          </w:tcPr>
          <w:p w:rsidR="00CA5533" w:rsidRDefault="00CA5533" w:rsidP="00B464E2">
            <w:pPr>
              <w:spacing w:before="40" w:after="40"/>
              <w:ind w:left="72" w:right="72"/>
              <w:jc w:val="center"/>
              <w:rPr>
                <w:rFonts w:cs="Arial"/>
                <w:b/>
                <w:bCs/>
                <w:sz w:val="22"/>
                <w:szCs w:val="32"/>
              </w:rPr>
            </w:pPr>
            <w:r>
              <w:rPr>
                <w:rFonts w:cs="Arial"/>
                <w:b/>
                <w:bCs/>
                <w:sz w:val="22"/>
                <w:szCs w:val="32"/>
              </w:rPr>
              <w:t>Procedural-Sequential</w:t>
            </w:r>
          </w:p>
        </w:tc>
        <w:tc>
          <w:tcPr>
            <w:tcW w:w="6304" w:type="dxa"/>
            <w:shd w:val="clear" w:color="auto" w:fill="auto"/>
          </w:tcPr>
          <w:p w:rsidR="00CA5533" w:rsidRPr="006775E0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28:</w:t>
            </w:r>
            <w:r>
              <w:rPr>
                <w:rFonts w:cs="Calibri"/>
                <w:sz w:val="22"/>
                <w:szCs w:val="22"/>
              </w:rPr>
              <w:t xml:space="preserve"> After researching ________ (informational texts) on_____ (content), write a ________ (narrative or substitute) that relates ________ (content) and the events that ________ (content). 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Use ________ (stylistic devices) to develop your work. </w:t>
            </w:r>
            <w:r>
              <w:rPr>
                <w:rFonts w:cs="Calibri"/>
                <w:b/>
                <w:sz w:val="22"/>
                <w:szCs w:val="22"/>
              </w:rPr>
              <w:t>L3</w:t>
            </w:r>
            <w:r>
              <w:rPr>
                <w:rFonts w:cs="Calibri"/>
                <w:sz w:val="22"/>
                <w:szCs w:val="22"/>
              </w:rPr>
              <w:t xml:space="preserve"> Use ________ (techniques) to convey multiple storylines. </w:t>
            </w:r>
            <w:r w:rsidRPr="008F14D6">
              <w:rPr>
                <w:b/>
                <w:sz w:val="22"/>
              </w:rPr>
              <w:t>(</w:t>
            </w:r>
            <w:r w:rsidRPr="008F14D6">
              <w:rPr>
                <w:rFonts w:cs="Calibri"/>
                <w:b/>
                <w:sz w:val="22"/>
                <w:szCs w:val="22"/>
              </w:rPr>
              <w:t>Narrative/Sequential)</w:t>
            </w:r>
            <w:r>
              <w:rPr>
                <w:rFonts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05" w:type="dxa"/>
            <w:shd w:val="clear" w:color="auto" w:fill="auto"/>
          </w:tcPr>
          <w:p w:rsidR="00CA5533" w:rsidRPr="006775E0" w:rsidRDefault="00CA5533" w:rsidP="00B464E2">
            <w:pPr>
              <w:spacing w:before="40" w:after="40"/>
              <w:ind w:left="72" w:right="72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Task 29:</w:t>
            </w:r>
            <w:r>
              <w:rPr>
                <w:rFonts w:cs="Calibri"/>
                <w:sz w:val="22"/>
                <w:szCs w:val="22"/>
              </w:rPr>
              <w:t xml:space="preserve"> [Insert question] After reading ________ (literature or informational texts) about ________ (content), write a ________ (narrative or substitute) that relates ________ (content).  </w:t>
            </w:r>
            <w:r>
              <w:rPr>
                <w:rFonts w:cs="Calibri"/>
                <w:b/>
                <w:sz w:val="22"/>
                <w:szCs w:val="22"/>
              </w:rPr>
              <w:t>L2</w:t>
            </w:r>
            <w:r>
              <w:rPr>
                <w:rFonts w:cs="Calibri"/>
                <w:sz w:val="22"/>
                <w:szCs w:val="22"/>
              </w:rPr>
              <w:t xml:space="preserve"> Use ________ (stylistic devices) to develop your work. </w:t>
            </w:r>
            <w:r w:rsidRPr="008F14D6">
              <w:rPr>
                <w:sz w:val="22"/>
              </w:rPr>
              <w:t>(</w:t>
            </w:r>
            <w:r w:rsidRPr="008F14D6">
              <w:rPr>
                <w:rFonts w:cs="Calibri"/>
                <w:sz w:val="22"/>
                <w:szCs w:val="22"/>
              </w:rPr>
              <w:t>Narrative/Sequential)</w:t>
            </w:r>
            <w:r>
              <w:rPr>
                <w:rFonts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312937" w:rsidRDefault="00312937"/>
    <w:sectPr w:rsidR="00312937" w:rsidSect="00CA5533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01" w:rsidRDefault="0066681C">
      <w:r>
        <w:separator/>
      </w:r>
    </w:p>
  </w:endnote>
  <w:endnote w:type="continuationSeparator" w:id="0">
    <w:p w:rsidR="00D47101" w:rsidRDefault="006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CA5533">
    <w:pPr>
      <w:pStyle w:val="Footer"/>
      <w:spacing w:before="60"/>
      <w:ind w:right="360"/>
      <w:rPr>
        <w:rStyle w:val="PageNumber1"/>
      </w:rPr>
    </w:pPr>
    <w:r>
      <w:rPr>
        <w:noProof/>
        <w:lang w:eastAsia="en-US"/>
      </w:rPr>
      <mc:AlternateContent>
        <mc:Choice Requires="wps">
          <w:drawing>
            <wp:anchor distT="0" distB="0" distL="4294966661" distR="4294966661" simplePos="0" relativeHeight="251659264" behindDoc="0" locked="0" layoutInCell="1" allowOverlap="1" wp14:anchorId="4AD1B12A" wp14:editId="69866DC0">
              <wp:simplePos x="0" y="0"/>
              <wp:positionH relativeFrom="page">
                <wp:posOffset>9433560</wp:posOffset>
              </wp:positionH>
              <wp:positionV relativeFrom="paragraph">
                <wp:posOffset>635</wp:posOffset>
              </wp:positionV>
              <wp:extent cx="76200" cy="212725"/>
              <wp:effectExtent l="0" t="0" r="0" b="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212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178" w:rsidRDefault="00CA5533">
                          <w:pPr>
                            <w:pStyle w:val="Footer"/>
                            <w:spacing w:before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42.8pt;margin-top:.05pt;width:6pt;height:16.75pt;z-index:251659264;visibility:visible;mso-wrap-style:square;mso-width-percent:0;mso-height-percent:0;mso-wrap-distance-left:-.05pt;mso-wrap-distance-top:0;mso-wrap-distance-right:-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" stroked="f">
              <v:textbox inset="0,0,0,0">
                <w:txbxContent>
                  <w:p w:rsidR="00F32178" w:rsidRDefault="00CA5533">
                    <w:pPr>
                      <w:pStyle w:val="Footer"/>
                      <w:spacing w:before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sz w:val="18"/>
        <w:szCs w:val="22"/>
      </w:rPr>
      <w:t xml:space="preserve">Template Task Collection 1 | </w:t>
    </w:r>
    <w:r>
      <w:rPr>
        <w:rStyle w:val="PageNumber1"/>
        <w:sz w:val="18"/>
        <w:szCs w:val="22"/>
      </w:rPr>
      <w:t>September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CA553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4294966661" distR="4294966661" simplePos="0" relativeHeight="251661312" behindDoc="0" locked="0" layoutInCell="1" allowOverlap="1" wp14:anchorId="25B61D6A" wp14:editId="5693243A">
              <wp:simplePos x="0" y="0"/>
              <wp:positionH relativeFrom="page">
                <wp:posOffset>9433560</wp:posOffset>
              </wp:positionH>
              <wp:positionV relativeFrom="paragraph">
                <wp:posOffset>635</wp:posOffset>
              </wp:positionV>
              <wp:extent cx="76200" cy="212725"/>
              <wp:effectExtent l="0" t="0" r="0" b="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212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178" w:rsidRDefault="00CA5533">
                          <w:pPr>
                            <w:pStyle w:val="Footer"/>
                            <w:spacing w:before="60"/>
                            <w:rPr>
                              <w:ins w:id="1" w:author="Susan Weston" w:date="2011-07-25T17:25:00Z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2.8pt;margin-top:.05pt;width:6pt;height:16.75pt;z-index:251661312;visibility:visible;mso-wrap-style:square;mso-width-percent:0;mso-height-percent:0;mso-wrap-distance-left:-.05pt;mso-wrap-distance-top:0;mso-wrap-distance-right:-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" stroked="f">
              <v:textbox inset="0,0,0,0">
                <w:txbxContent>
                  <w:p w:rsidR="00F32178" w:rsidRDefault="00CA5533">
                    <w:pPr>
                      <w:pStyle w:val="Footer"/>
                      <w:spacing w:before="60"/>
                      <w:rPr>
                        <w:ins w:id="1" w:author="Susan Weston" w:date="2011-07-25T17:25:00Z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sz w:val="18"/>
        <w:szCs w:val="22"/>
      </w:rPr>
      <w:t>Template Task Collection 1</w:t>
    </w:r>
    <w:r>
      <w:rPr>
        <w:rStyle w:val="PageNumber1"/>
        <w:sz w:val="18"/>
        <w:szCs w:val="22"/>
      </w:rPr>
      <w:t>| August 2011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01" w:rsidRDefault="0066681C">
      <w:r>
        <w:separator/>
      </w:r>
    </w:p>
  </w:footnote>
  <w:footnote w:type="continuationSeparator" w:id="0">
    <w:p w:rsidR="00D47101" w:rsidRDefault="0066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78" w:rsidRDefault="002709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4BE0"/>
    <w:multiLevelType w:val="hybridMultilevel"/>
    <w:tmpl w:val="05FE3328"/>
    <w:lvl w:ilvl="0" w:tplc="1A4647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C21C85"/>
    <w:multiLevelType w:val="hybridMultilevel"/>
    <w:tmpl w:val="9800DB54"/>
    <w:lvl w:ilvl="0" w:tplc="1A4647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F1E93"/>
    <w:multiLevelType w:val="hybridMultilevel"/>
    <w:tmpl w:val="2748730E"/>
    <w:lvl w:ilvl="0" w:tplc="1A4647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33"/>
    <w:rsid w:val="002709F4"/>
    <w:rsid w:val="00312937"/>
    <w:rsid w:val="004F733A"/>
    <w:rsid w:val="0066681C"/>
    <w:rsid w:val="00CA39A1"/>
    <w:rsid w:val="00CA5533"/>
    <w:rsid w:val="00D4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533"/>
    <w:pPr>
      <w:suppressAutoHyphens/>
      <w:spacing w:after="0" w:line="240" w:lineRule="auto"/>
    </w:pPr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5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geNumber1">
    <w:name w:val="Page Number1"/>
    <w:rsid w:val="00CA5533"/>
  </w:style>
  <w:style w:type="paragraph" w:styleId="ListParagraph">
    <w:name w:val="List Paragraph"/>
    <w:basedOn w:val="Normal"/>
    <w:qFormat/>
    <w:rsid w:val="00CA5533"/>
  </w:style>
  <w:style w:type="paragraph" w:styleId="Header">
    <w:name w:val="header"/>
    <w:basedOn w:val="Normal"/>
    <w:link w:val="HeaderChar"/>
    <w:rsid w:val="00CA5533"/>
    <w:pPr>
      <w:suppressLineNumbers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A5533"/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CA5533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533"/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customStyle="1" w:styleId="TaskType">
    <w:name w:val="Task Type"/>
    <w:basedOn w:val="Heading1"/>
    <w:rsid w:val="00CA5533"/>
    <w:pPr>
      <w:keepLines w:val="0"/>
      <w:spacing w:before="240" w:after="60"/>
      <w:jc w:val="center"/>
    </w:pPr>
    <w:rPr>
      <w:rFonts w:ascii="Bookman Old Style" w:eastAsia="Times New Roman" w:hAnsi="Bookman Old Style" w:cs="Times New Roman"/>
      <w:color w:val="9B2D1F"/>
      <w:sz w:val="32"/>
      <w:szCs w:val="32"/>
    </w:rPr>
  </w:style>
  <w:style w:type="character" w:styleId="PageNumber">
    <w:name w:val="page number"/>
    <w:basedOn w:val="DefaultParagraphFont"/>
    <w:rsid w:val="00CA5533"/>
    <w:rPr>
      <w:rFonts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CA5533"/>
    <w:pPr>
      <w:suppressAutoHyphens w:val="0"/>
    </w:pPr>
    <w:rPr>
      <w:rFonts w:ascii="Calibri" w:eastAsiaTheme="minorHAnsi" w:hAnsi="Calibri" w:cstheme="minorBidi"/>
      <w:kern w:val="0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A5533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A5533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533"/>
    <w:pPr>
      <w:suppressAutoHyphens/>
      <w:spacing w:after="0" w:line="240" w:lineRule="auto"/>
    </w:pPr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5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geNumber1">
    <w:name w:val="Page Number1"/>
    <w:rsid w:val="00CA5533"/>
  </w:style>
  <w:style w:type="paragraph" w:styleId="ListParagraph">
    <w:name w:val="List Paragraph"/>
    <w:basedOn w:val="Normal"/>
    <w:qFormat/>
    <w:rsid w:val="00CA5533"/>
  </w:style>
  <w:style w:type="paragraph" w:styleId="Header">
    <w:name w:val="header"/>
    <w:basedOn w:val="Normal"/>
    <w:link w:val="HeaderChar"/>
    <w:rsid w:val="00CA5533"/>
    <w:pPr>
      <w:suppressLineNumbers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A5533"/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CA5533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533"/>
    <w:rPr>
      <w:rFonts w:ascii="Gill Sans MT" w:eastAsia="Times New Roman" w:hAnsi="Gill Sans MT" w:cs="Times New Roman"/>
      <w:kern w:val="1"/>
      <w:sz w:val="24"/>
      <w:szCs w:val="24"/>
      <w:lang w:eastAsia="ar-SA"/>
    </w:rPr>
  </w:style>
  <w:style w:type="paragraph" w:customStyle="1" w:styleId="TaskType">
    <w:name w:val="Task Type"/>
    <w:basedOn w:val="Heading1"/>
    <w:rsid w:val="00CA5533"/>
    <w:pPr>
      <w:keepLines w:val="0"/>
      <w:spacing w:before="240" w:after="60"/>
      <w:jc w:val="center"/>
    </w:pPr>
    <w:rPr>
      <w:rFonts w:ascii="Bookman Old Style" w:eastAsia="Times New Roman" w:hAnsi="Bookman Old Style" w:cs="Times New Roman"/>
      <w:color w:val="9B2D1F"/>
      <w:sz w:val="32"/>
      <w:szCs w:val="32"/>
    </w:rPr>
  </w:style>
  <w:style w:type="character" w:styleId="PageNumber">
    <w:name w:val="page number"/>
    <w:basedOn w:val="DefaultParagraphFont"/>
    <w:rsid w:val="00CA5533"/>
    <w:rPr>
      <w:rFonts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CA5533"/>
    <w:pPr>
      <w:suppressAutoHyphens w:val="0"/>
    </w:pPr>
    <w:rPr>
      <w:rFonts w:ascii="Calibri" w:eastAsiaTheme="minorHAnsi" w:hAnsi="Calibri" w:cstheme="minorBidi"/>
      <w:kern w:val="0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A5533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A5533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Jo Pittock</dc:creator>
  <cp:lastModifiedBy>Mary Jo Pittock</cp:lastModifiedBy>
  <cp:revision>2</cp:revision>
  <dcterms:created xsi:type="dcterms:W3CDTF">2013-04-21T16:41:00Z</dcterms:created>
  <dcterms:modified xsi:type="dcterms:W3CDTF">2013-04-21T16:41:00Z</dcterms:modified>
</cp:coreProperties>
</file>